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E966B" w14:textId="77777777" w:rsidR="00687547" w:rsidRPr="007241EF" w:rsidRDefault="00687547" w:rsidP="00687547">
      <w:pPr>
        <w:jc w:val="both"/>
        <w:rPr>
          <w:b/>
          <w:bCs/>
          <w:sz w:val="28"/>
          <w:szCs w:val="28"/>
        </w:rPr>
      </w:pPr>
      <w:r w:rsidRPr="007241EF">
        <w:rPr>
          <w:b/>
          <w:bCs/>
          <w:sz w:val="28"/>
          <w:szCs w:val="28"/>
        </w:rPr>
        <w:t>Czwarta edycja konkursu „Wnętrze Roku Woodeco” wystartowała!</w:t>
      </w:r>
    </w:p>
    <w:p w14:paraId="648D5A6A" w14:textId="0DD0C43C" w:rsidR="00687547" w:rsidRPr="008F15FF" w:rsidRDefault="00687547" w:rsidP="00687547">
      <w:pPr>
        <w:jc w:val="both"/>
      </w:pPr>
      <w:r w:rsidRPr="00B64C97">
        <w:t>Woodeco zaprasza architektów, projektantów</w:t>
      </w:r>
      <w:r w:rsidR="00DD5755">
        <w:t xml:space="preserve">, wykonawców i </w:t>
      </w:r>
      <w:r w:rsidRPr="00B64C97">
        <w:t xml:space="preserve">studentów do udziału w </w:t>
      </w:r>
      <w:r w:rsidRPr="008F15FF">
        <w:t>wyjątkowym</w:t>
      </w:r>
      <w:r w:rsidRPr="00B64C97">
        <w:t xml:space="preserve"> wydarzeniu, które na dobre wpisało się w kalendarz branży wnętrzarskiej.</w:t>
      </w:r>
      <w:r w:rsidRPr="008F15FF">
        <w:t xml:space="preserve"> </w:t>
      </w:r>
      <w:r w:rsidRPr="00B64C97">
        <w:t xml:space="preserve">Po trzech niezwykle udanych edycjach, które spotkały się z ogromnym zainteresowaniem środowiska projektowego, Woodeco po raz czwarty organizuje konkurs Wnętrze Roku. </w:t>
      </w:r>
      <w:r w:rsidRPr="008F15FF">
        <w:t>Zgłoszenia właśnie wystartowały!</w:t>
      </w:r>
    </w:p>
    <w:p w14:paraId="2FEB1AF5" w14:textId="0DE25B39" w:rsidR="00687547" w:rsidRPr="00B64C97" w:rsidRDefault="00687547" w:rsidP="00687547">
      <w:pPr>
        <w:jc w:val="both"/>
      </w:pPr>
      <w:r>
        <w:t>Konkurs Wnętrz Roku to</w:t>
      </w:r>
      <w:r w:rsidRPr="00B64C97">
        <w:t xml:space="preserve"> inicjatywa, dedykowan</w:t>
      </w:r>
      <w:r>
        <w:t>a</w:t>
      </w:r>
      <w:r w:rsidRPr="00B64C97">
        <w:t xml:space="preserve"> zarówno </w:t>
      </w:r>
      <w:r>
        <w:t>profesjonalistom z branży projektowania wnętrz</w:t>
      </w:r>
      <w:r w:rsidRPr="00B64C97">
        <w:t xml:space="preserve">, jak i debiutującym talentom, którzy chcą zaprezentować swoje pomysły w oparciu o kolekcje </w:t>
      </w:r>
      <w:r>
        <w:t>oraz</w:t>
      </w:r>
      <w:r w:rsidRPr="00B64C97">
        <w:t xml:space="preserve"> produkty marki Woodeco</w:t>
      </w:r>
      <w:r>
        <w:t xml:space="preserve">, m.in. </w:t>
      </w:r>
      <w:r w:rsidRPr="00B64C97">
        <w:t>najnowszą odsłonę kolekcji Mood Stories</w:t>
      </w:r>
      <w:r>
        <w:t xml:space="preserve"> 2025-2028</w:t>
      </w:r>
      <w:r w:rsidRPr="00B64C97">
        <w:t xml:space="preserve"> </w:t>
      </w:r>
      <w:r>
        <w:t>czy</w:t>
      </w:r>
      <w:r w:rsidRPr="00B64C97">
        <w:t xml:space="preserve"> produkty </w:t>
      </w:r>
      <w:proofErr w:type="spellStart"/>
      <w:r w:rsidRPr="00B64C97">
        <w:t>Deep</w:t>
      </w:r>
      <w:proofErr w:type="spellEnd"/>
      <w:r w:rsidRPr="00B64C97">
        <w:t xml:space="preserve"> Matt.</w:t>
      </w:r>
      <w:r>
        <w:t xml:space="preserve"> Nowa edycja konkursu, to</w:t>
      </w:r>
      <w:r w:rsidRPr="00B64C97">
        <w:t xml:space="preserve"> wyjątkowa okazja, by zaprezentować swoje realizacje, zyskać uznanie ekspertów, a także dołączyć do grona ambasadorów jedne</w:t>
      </w:r>
      <w:r>
        <w:t>go</w:t>
      </w:r>
      <w:r w:rsidRPr="00B64C97">
        <w:t xml:space="preserve"> z naj</w:t>
      </w:r>
      <w:r>
        <w:t>większych</w:t>
      </w:r>
      <w:r w:rsidRPr="00B64C97">
        <w:t xml:space="preserve"> </w:t>
      </w:r>
      <w:r>
        <w:t>producentów</w:t>
      </w:r>
      <w:r w:rsidRPr="00B64C97">
        <w:t xml:space="preserve"> materiałów drewnopochodnych w Polsce.</w:t>
      </w:r>
      <w:r>
        <w:t xml:space="preserve"> </w:t>
      </w:r>
      <w:r w:rsidRPr="00B64C97">
        <w:t>Konkurs potrwa od 1</w:t>
      </w:r>
      <w:r w:rsidR="00DD5755">
        <w:t>7</w:t>
      </w:r>
      <w:r w:rsidRPr="00B64C97">
        <w:t xml:space="preserve"> listopada 2025 do 15 marca 2026 roku, </w:t>
      </w:r>
      <w:r>
        <w:t xml:space="preserve">więc czasu na przygotowanie i zgłoszenie projektu jest sporo. </w:t>
      </w:r>
    </w:p>
    <w:p w14:paraId="6975FE1F" w14:textId="77777777" w:rsidR="00687547" w:rsidRPr="00B64C97" w:rsidRDefault="00687547" w:rsidP="00687547">
      <w:pPr>
        <w:jc w:val="both"/>
        <w:rPr>
          <w:b/>
          <w:bCs/>
        </w:rPr>
      </w:pPr>
      <w:r>
        <w:rPr>
          <w:b/>
          <w:bCs/>
        </w:rPr>
        <w:t>Jak wygląda zadanie konkursowe?</w:t>
      </w:r>
    </w:p>
    <w:p w14:paraId="6EA2D249" w14:textId="77777777" w:rsidR="00687547" w:rsidRPr="00B64C97" w:rsidRDefault="00687547" w:rsidP="00687547">
      <w:pPr>
        <w:jc w:val="both"/>
      </w:pPr>
      <w:r w:rsidRPr="00B64C97">
        <w:t xml:space="preserve">Zadanie konkursowe obejmuje zgłoszenie realizacji obiektowej lub wizualizacji z wykorzystaniem </w:t>
      </w:r>
      <w:r>
        <w:t xml:space="preserve">różnych </w:t>
      </w:r>
      <w:r w:rsidRPr="00B64C97">
        <w:t>produktów marki Woodeco</w:t>
      </w:r>
      <w:r>
        <w:t xml:space="preserve">. </w:t>
      </w:r>
      <w:r w:rsidRPr="00B64C97">
        <w:t>Kategorie konkursowe obejmują m.in.:</w:t>
      </w:r>
    </w:p>
    <w:p w14:paraId="776A315A" w14:textId="77777777" w:rsidR="00687547" w:rsidRPr="00B64C97" w:rsidRDefault="00687547" w:rsidP="00687547">
      <w:pPr>
        <w:numPr>
          <w:ilvl w:val="0"/>
          <w:numId w:val="2"/>
        </w:numPr>
        <w:spacing w:line="259" w:lineRule="auto"/>
        <w:jc w:val="both"/>
      </w:pPr>
      <w:r w:rsidRPr="00B64C97">
        <w:t>Wnętrza prywatne: kuchnie, sypialnie, pokoje dziecięce, salony,</w:t>
      </w:r>
    </w:p>
    <w:p w14:paraId="3FF44D32" w14:textId="77777777" w:rsidR="00687547" w:rsidRPr="00B64C97" w:rsidRDefault="00687547" w:rsidP="00687547">
      <w:pPr>
        <w:numPr>
          <w:ilvl w:val="0"/>
          <w:numId w:val="2"/>
        </w:numPr>
        <w:spacing w:line="259" w:lineRule="auto"/>
        <w:jc w:val="both"/>
      </w:pPr>
      <w:r w:rsidRPr="00B64C97">
        <w:t>Wnętrza publiczne: szkoły, biura, przychodnie, restauracje, hotele,</w:t>
      </w:r>
    </w:p>
    <w:p w14:paraId="1A42489D" w14:textId="1C8ED471" w:rsidR="00687547" w:rsidRPr="00B64C97" w:rsidRDefault="00687547" w:rsidP="00687547">
      <w:pPr>
        <w:numPr>
          <w:ilvl w:val="0"/>
          <w:numId w:val="2"/>
        </w:numPr>
        <w:spacing w:line="259" w:lineRule="auto"/>
        <w:jc w:val="both"/>
      </w:pPr>
      <w:r w:rsidRPr="00B64C97">
        <w:t>Kategorie specjalne, t</w:t>
      </w:r>
      <w:r>
        <w:t>j.</w:t>
      </w:r>
      <w:r w:rsidRPr="00B64C97">
        <w:t xml:space="preserve"> wnętrza z </w:t>
      </w:r>
      <w:r w:rsidR="00DD5755">
        <w:t xml:space="preserve">zastosowaniem </w:t>
      </w:r>
      <w:r w:rsidRPr="00B64C97">
        <w:t>płyt</w:t>
      </w:r>
      <w:r w:rsidR="00DD5755">
        <w:t>y</w:t>
      </w:r>
      <w:r w:rsidRPr="00B64C97">
        <w:t xml:space="preserve"> ognioodporn</w:t>
      </w:r>
      <w:r w:rsidR="00DD5755">
        <w:t>ej</w:t>
      </w:r>
      <w:r>
        <w:t xml:space="preserve">, </w:t>
      </w:r>
      <w:r w:rsidRPr="00B64C97">
        <w:t>produkt</w:t>
      </w:r>
      <w:r w:rsidR="00DD5755">
        <w:t>ów</w:t>
      </w:r>
      <w:r w:rsidRPr="00B64C97">
        <w:t xml:space="preserve"> </w:t>
      </w:r>
      <w:proofErr w:type="spellStart"/>
      <w:r w:rsidRPr="00B64C97">
        <w:t>Deep</w:t>
      </w:r>
      <w:proofErr w:type="spellEnd"/>
      <w:r w:rsidRPr="00B64C97">
        <w:t xml:space="preserve"> Matt</w:t>
      </w:r>
      <w:r>
        <w:t xml:space="preserve"> czy </w:t>
      </w:r>
      <w:r w:rsidRPr="00B64C97">
        <w:t>lamina</w:t>
      </w:r>
      <w:r w:rsidR="00DD5755">
        <w:t xml:space="preserve">tów </w:t>
      </w:r>
      <w:r w:rsidRPr="00B64C97">
        <w:t>HPL IMO</w:t>
      </w:r>
      <w:r>
        <w:t>.</w:t>
      </w:r>
    </w:p>
    <w:p w14:paraId="7BE87384" w14:textId="1D04FA68" w:rsidR="00687547" w:rsidRPr="00B64C97" w:rsidRDefault="00687547" w:rsidP="00687547">
      <w:pPr>
        <w:jc w:val="both"/>
      </w:pPr>
      <w:r w:rsidRPr="00B64C97">
        <w:t xml:space="preserve">Dodatkowo, w tegorocznej edycji pojawia się kategoria dedykowana wnętrzom z zastosowaniem </w:t>
      </w:r>
      <w:proofErr w:type="spellStart"/>
      <w:r w:rsidRPr="00B64C97">
        <w:t>półkotapczanu</w:t>
      </w:r>
      <w:proofErr w:type="spellEnd"/>
      <w:r w:rsidRPr="00B64C97">
        <w:t xml:space="preserve"> marki Lenart, partnera konkursu.</w:t>
      </w:r>
    </w:p>
    <w:p w14:paraId="1FA48FE8" w14:textId="77777777" w:rsidR="00687547" w:rsidRPr="00B64C97" w:rsidRDefault="00687547" w:rsidP="00687547">
      <w:pPr>
        <w:jc w:val="both"/>
        <w:rPr>
          <w:b/>
          <w:bCs/>
        </w:rPr>
      </w:pPr>
      <w:r>
        <w:rPr>
          <w:b/>
          <w:bCs/>
        </w:rPr>
        <w:t>Co można wygrać?</w:t>
      </w:r>
    </w:p>
    <w:p w14:paraId="073181FD" w14:textId="6DF4B381" w:rsidR="00687547" w:rsidRPr="00B64C97" w:rsidRDefault="00687547" w:rsidP="00687547">
      <w:pPr>
        <w:jc w:val="both"/>
      </w:pPr>
      <w:r w:rsidRPr="00B64C97">
        <w:t>Organizatorzy przygotowali imponującą pulę nagród</w:t>
      </w:r>
      <w:r>
        <w:t>,</w:t>
      </w:r>
      <w:r w:rsidRPr="00B64C97">
        <w:t xml:space="preserve"> łącznie ponad 60 000 zł </w:t>
      </w:r>
      <w:r w:rsidR="00B3132A">
        <w:t xml:space="preserve">oraz </w:t>
      </w:r>
      <w:r w:rsidRPr="00B64C97">
        <w:t>pakiety promocyjne i wizerunkowe dla najlepszych projektów:</w:t>
      </w:r>
    </w:p>
    <w:p w14:paraId="11547E10" w14:textId="77777777" w:rsidR="00687547" w:rsidRPr="00B64C97" w:rsidRDefault="00687547" w:rsidP="00687547">
      <w:pPr>
        <w:numPr>
          <w:ilvl w:val="0"/>
          <w:numId w:val="3"/>
        </w:numPr>
        <w:spacing w:line="259" w:lineRule="auto"/>
        <w:jc w:val="both"/>
      </w:pPr>
      <w:r w:rsidRPr="00B64C97">
        <w:rPr>
          <w:rFonts w:ascii="Segoe UI Emoji" w:hAnsi="Segoe UI Emoji" w:cs="Segoe UI Emoji"/>
        </w:rPr>
        <w:t>🥇</w:t>
      </w:r>
      <w:r w:rsidRPr="00B64C97">
        <w:t xml:space="preserve"> 1. miejsce – 15 000 zł i tytuł Ambasadora kolekcji Mood Stories</w:t>
      </w:r>
    </w:p>
    <w:p w14:paraId="7174D34C" w14:textId="380E98CA" w:rsidR="00687547" w:rsidRPr="00B64C97" w:rsidRDefault="00687547" w:rsidP="00687547">
      <w:pPr>
        <w:numPr>
          <w:ilvl w:val="0"/>
          <w:numId w:val="3"/>
        </w:numPr>
        <w:spacing w:line="259" w:lineRule="auto"/>
        <w:jc w:val="both"/>
      </w:pPr>
      <w:r w:rsidRPr="00B64C97">
        <w:rPr>
          <w:rFonts w:ascii="Segoe UI Emoji" w:hAnsi="Segoe UI Emoji" w:cs="Segoe UI Emoji"/>
        </w:rPr>
        <w:t>🥈</w:t>
      </w:r>
      <w:r w:rsidRPr="00B64C97">
        <w:t xml:space="preserve"> 2. miejsce – 10 000 zł</w:t>
      </w:r>
      <w:r w:rsidR="00A86D4B">
        <w:t xml:space="preserve"> i tytuł Ambasadora kolekcji Mood Stories</w:t>
      </w:r>
    </w:p>
    <w:p w14:paraId="29DB0040" w14:textId="03B514B2" w:rsidR="00687547" w:rsidRPr="00B64C97" w:rsidRDefault="00687547" w:rsidP="00687547">
      <w:pPr>
        <w:numPr>
          <w:ilvl w:val="0"/>
          <w:numId w:val="3"/>
        </w:numPr>
        <w:spacing w:line="259" w:lineRule="auto"/>
        <w:jc w:val="both"/>
      </w:pPr>
      <w:r w:rsidRPr="00B64C97">
        <w:rPr>
          <w:rFonts w:ascii="Segoe UI Emoji" w:hAnsi="Segoe UI Emoji" w:cs="Segoe UI Emoji"/>
        </w:rPr>
        <w:t>🥉</w:t>
      </w:r>
      <w:r w:rsidRPr="00B64C97">
        <w:t xml:space="preserve"> 3. miejsce – 8 000 zł</w:t>
      </w:r>
      <w:r w:rsidR="00A86D4B">
        <w:t xml:space="preserve"> i tytuł Ambasadora kolekcji Mood Stories</w:t>
      </w:r>
    </w:p>
    <w:p w14:paraId="51A5519E" w14:textId="77777777" w:rsidR="00687547" w:rsidRPr="00B64C97" w:rsidRDefault="00687547" w:rsidP="00687547">
      <w:pPr>
        <w:numPr>
          <w:ilvl w:val="0"/>
          <w:numId w:val="3"/>
        </w:numPr>
        <w:spacing w:line="259" w:lineRule="auto"/>
        <w:jc w:val="both"/>
      </w:pPr>
      <w:r w:rsidRPr="00B64C97">
        <w:lastRenderedPageBreak/>
        <w:t>Wyróżnienia w każdej kategorii – po 5 000 zł</w:t>
      </w:r>
    </w:p>
    <w:p w14:paraId="4E390758" w14:textId="77777777" w:rsidR="00687547" w:rsidRPr="00B64C97" w:rsidRDefault="00687547" w:rsidP="00687547">
      <w:pPr>
        <w:numPr>
          <w:ilvl w:val="0"/>
          <w:numId w:val="3"/>
        </w:numPr>
        <w:spacing w:line="259" w:lineRule="auto"/>
        <w:jc w:val="both"/>
      </w:pPr>
      <w:r w:rsidRPr="00B64C97">
        <w:t>Specjalna nagroda Young Designer – 2 000 zł</w:t>
      </w:r>
    </w:p>
    <w:p w14:paraId="7CDB98DA" w14:textId="77777777" w:rsidR="00687547" w:rsidRPr="00B64C97" w:rsidRDefault="00687547" w:rsidP="00687547">
      <w:pPr>
        <w:numPr>
          <w:ilvl w:val="0"/>
          <w:numId w:val="3"/>
        </w:numPr>
        <w:spacing w:line="259" w:lineRule="auto"/>
        <w:jc w:val="both"/>
      </w:pPr>
      <w:r w:rsidRPr="00B64C97">
        <w:t>Wyróżnienie od firmy Lenart Meble – 5 000 zł</w:t>
      </w:r>
    </w:p>
    <w:p w14:paraId="0F83D3E4" w14:textId="20FB960B" w:rsidR="00687547" w:rsidRPr="00B64C97" w:rsidRDefault="00687547" w:rsidP="00687547">
      <w:pPr>
        <w:jc w:val="both"/>
      </w:pPr>
      <w:r w:rsidRPr="00B64C97">
        <w:t xml:space="preserve">Zwycięzcy otrzymają także wsparcie medialne w ramach pakietów </w:t>
      </w:r>
      <w:proofErr w:type="spellStart"/>
      <w:r w:rsidRPr="00B64C97">
        <w:t>MarkaPRO</w:t>
      </w:r>
      <w:proofErr w:type="spellEnd"/>
      <w:r w:rsidRPr="00B64C97">
        <w:t xml:space="preserve"> i </w:t>
      </w:r>
      <w:proofErr w:type="spellStart"/>
      <w:r w:rsidRPr="00B64C97">
        <w:t>MarkaStart</w:t>
      </w:r>
      <w:proofErr w:type="spellEnd"/>
      <w:r w:rsidR="00A86D4B">
        <w:t xml:space="preserve"> obejmujące m.in. </w:t>
      </w:r>
      <w:r w:rsidRPr="00B64C97">
        <w:t>sesj</w:t>
      </w:r>
      <w:r w:rsidR="00A86D4B">
        <w:t>ę wizerunkową</w:t>
      </w:r>
      <w:r w:rsidRPr="00B64C97">
        <w:t xml:space="preserve">, udział w warsztatach z zakresu wykorzystania AI w pracy projektanta </w:t>
      </w:r>
      <w:r w:rsidR="00A86D4B">
        <w:t>czy</w:t>
      </w:r>
      <w:r w:rsidRPr="00B64C97">
        <w:t xml:space="preserve"> możliwość prezentacji portfolio na platformie </w:t>
      </w:r>
      <w:proofErr w:type="spellStart"/>
      <w:r w:rsidRPr="00B64C97">
        <w:t>WoodLove.to</w:t>
      </w:r>
      <w:proofErr w:type="spellEnd"/>
      <w:r w:rsidR="00A86D4B">
        <w:t xml:space="preserve"> i wiele innych dodatkowych atrakcyjnych nagród.</w:t>
      </w:r>
    </w:p>
    <w:p w14:paraId="4F648C7F" w14:textId="77777777" w:rsidR="00687547" w:rsidRDefault="00687547" w:rsidP="00687547">
      <w:pPr>
        <w:jc w:val="both"/>
        <w:rPr>
          <w:b/>
          <w:bCs/>
        </w:rPr>
      </w:pPr>
      <w:r w:rsidRPr="00B64C97">
        <w:rPr>
          <w:b/>
          <w:bCs/>
        </w:rPr>
        <w:t>Eksperckie jury i renomowany patronat</w:t>
      </w:r>
    </w:p>
    <w:p w14:paraId="5F6EC697" w14:textId="7CFEC251" w:rsidR="00687547" w:rsidRPr="00B64C97" w:rsidRDefault="00687547" w:rsidP="00687547">
      <w:pPr>
        <w:jc w:val="both"/>
      </w:pPr>
      <w:r w:rsidRPr="00231E5A">
        <w:t>Oceną projektów zajmie się jury złożone ze znakomitych osobistości branży</w:t>
      </w:r>
      <w:r w:rsidR="00DD5755" w:rsidRPr="00231E5A">
        <w:t>. W gronie jury zasiedli m.in. Kamil Białas</w:t>
      </w:r>
      <w:r w:rsidR="009F6620" w:rsidRPr="00231E5A">
        <w:t xml:space="preserve"> (</w:t>
      </w:r>
      <w:r w:rsidR="00AD37AF">
        <w:t xml:space="preserve">redaktor naczelny </w:t>
      </w:r>
      <w:proofErr w:type="spellStart"/>
      <w:r w:rsidRPr="00231E5A">
        <w:t>WhiteMad</w:t>
      </w:r>
      <w:proofErr w:type="spellEnd"/>
      <w:r w:rsidR="009F6620" w:rsidRPr="00231E5A">
        <w:t>)</w:t>
      </w:r>
      <w:r w:rsidRPr="00231E5A">
        <w:t xml:space="preserve">, </w:t>
      </w:r>
      <w:r w:rsidR="0063395B" w:rsidRPr="00231E5A">
        <w:t>Magdalena Skibka- Matusiak</w:t>
      </w:r>
      <w:r w:rsidR="009F6620" w:rsidRPr="00231E5A">
        <w:t xml:space="preserve"> (</w:t>
      </w:r>
      <w:r w:rsidR="0063395B" w:rsidRPr="00231E5A">
        <w:t>ekspertka w zakresie komunikacji marek z branży wnętrzarskiej i architektonicznej</w:t>
      </w:r>
      <w:r w:rsidR="009F6620" w:rsidRPr="00231E5A">
        <w:t>)</w:t>
      </w:r>
      <w:r w:rsidR="0063395B" w:rsidRPr="00231E5A">
        <w:t>, Szymon Hanczar</w:t>
      </w:r>
      <w:r w:rsidR="009F6620" w:rsidRPr="00231E5A">
        <w:t xml:space="preserve"> (</w:t>
      </w:r>
      <w:r w:rsidR="00AD37AF">
        <w:t>projektant i wykładowca na ASP we Wrocławiu</w:t>
      </w:r>
      <w:r w:rsidR="009F6620" w:rsidRPr="00231E5A">
        <w:t xml:space="preserve">), </w:t>
      </w:r>
      <w:r w:rsidR="0063395B" w:rsidRPr="00231E5A">
        <w:t>Ewa Dyda- Nowakowska</w:t>
      </w:r>
      <w:r w:rsidR="00A86D4B" w:rsidRPr="00231E5A">
        <w:t xml:space="preserve"> </w:t>
      </w:r>
      <w:r w:rsidR="009F6620" w:rsidRPr="00231E5A">
        <w:t>(</w:t>
      </w:r>
      <w:r w:rsidR="00AD37AF">
        <w:t xml:space="preserve">projektantka wnętrz i </w:t>
      </w:r>
      <w:proofErr w:type="spellStart"/>
      <w:r w:rsidR="00AD37AF">
        <w:t>edukatorka</w:t>
      </w:r>
      <w:proofErr w:type="spellEnd"/>
      <w:r w:rsidR="00AD37AF">
        <w:t>)</w:t>
      </w:r>
      <w:r w:rsidR="009F6620" w:rsidRPr="00231E5A">
        <w:t>, Katarzyna</w:t>
      </w:r>
      <w:r w:rsidR="00A86D4B" w:rsidRPr="00231E5A">
        <w:t xml:space="preserve"> </w:t>
      </w:r>
      <w:r w:rsidR="009F6620" w:rsidRPr="00231E5A">
        <w:t>Księżopolska</w:t>
      </w:r>
      <w:r w:rsidR="00A86D4B" w:rsidRPr="00231E5A">
        <w:t xml:space="preserve"> </w:t>
      </w:r>
      <w:r w:rsidR="009F6620" w:rsidRPr="00231E5A">
        <w:t>(</w:t>
      </w:r>
      <w:r w:rsidR="00AD37AF">
        <w:t>redaktorka naczelna Magazif.com</w:t>
      </w:r>
      <w:r w:rsidR="009F6620" w:rsidRPr="00231E5A">
        <w:t>)</w:t>
      </w:r>
      <w:r w:rsidR="00A86D4B" w:rsidRPr="00231E5A">
        <w:t>, Michał Pier</w:t>
      </w:r>
      <w:r w:rsidR="00AD37AF">
        <w:t>nik</w:t>
      </w:r>
      <w:r w:rsidR="00A86D4B" w:rsidRPr="00231E5A">
        <w:t>owski (</w:t>
      </w:r>
      <w:r w:rsidR="00AD37AF">
        <w:t xml:space="preserve">Dyrektor </w:t>
      </w:r>
      <w:r w:rsidR="00A86D4B" w:rsidRPr="00231E5A">
        <w:t>Ł</w:t>
      </w:r>
      <w:r w:rsidR="00AD37AF">
        <w:t xml:space="preserve">ódź </w:t>
      </w:r>
      <w:r w:rsidR="00A86D4B" w:rsidRPr="00231E5A">
        <w:t>D</w:t>
      </w:r>
      <w:r w:rsidR="00AD37AF">
        <w:t xml:space="preserve">esign </w:t>
      </w:r>
      <w:proofErr w:type="spellStart"/>
      <w:r w:rsidR="00A86D4B" w:rsidRPr="00231E5A">
        <w:t>F</w:t>
      </w:r>
      <w:r w:rsidR="00AD37AF">
        <w:t>estival</w:t>
      </w:r>
      <w:proofErr w:type="spellEnd"/>
      <w:r w:rsidR="00A86D4B" w:rsidRPr="00231E5A">
        <w:t xml:space="preserve">), </w:t>
      </w:r>
      <w:r w:rsidR="009F6620" w:rsidRPr="00231E5A">
        <w:t xml:space="preserve">reprezentanci </w:t>
      </w:r>
      <w:r w:rsidR="00A86D4B" w:rsidRPr="00231E5A">
        <w:t>partnera konkursu tj. Kamil L</w:t>
      </w:r>
      <w:r w:rsidR="009F6620" w:rsidRPr="00231E5A">
        <w:t>enart (</w:t>
      </w:r>
      <w:r w:rsidR="00AD37AF">
        <w:t>CEO i współ</w:t>
      </w:r>
      <w:r w:rsidR="009F6620" w:rsidRPr="00231E5A">
        <w:t xml:space="preserve">właściciel </w:t>
      </w:r>
      <w:r w:rsidR="00AD37AF">
        <w:t xml:space="preserve">marki </w:t>
      </w:r>
      <w:r w:rsidR="009F6620" w:rsidRPr="00231E5A">
        <w:t xml:space="preserve">Lenart </w:t>
      </w:r>
      <w:r w:rsidR="00231E5A" w:rsidRPr="00231E5A">
        <w:t>M</w:t>
      </w:r>
      <w:r w:rsidR="009F6620" w:rsidRPr="00231E5A">
        <w:t xml:space="preserve">eble), Mateusz Bartkowiak (Marketing i PR Manager w CAD Projekt K&amp;A) oraz </w:t>
      </w:r>
      <w:r w:rsidRPr="00231E5A">
        <w:t xml:space="preserve">reprezentanci marki Woodeco. Głos zabierze także laureatka poprzedniej edycji – Martyna Jaworska z pracowni </w:t>
      </w:r>
      <w:proofErr w:type="spellStart"/>
      <w:r w:rsidRPr="00231E5A">
        <w:t>Ma.Sphera</w:t>
      </w:r>
      <w:proofErr w:type="spellEnd"/>
      <w:r w:rsidRPr="00231E5A">
        <w:t>. Patronat medialny objęły najbardziej prestiżowe polskie wydawnictwa wnętrzarskie.</w:t>
      </w:r>
      <w:r>
        <w:t xml:space="preserve"> </w:t>
      </w:r>
    </w:p>
    <w:p w14:paraId="2F30D997" w14:textId="1F4C6AFA" w:rsidR="00687547" w:rsidRPr="007241EF" w:rsidRDefault="00687547" w:rsidP="00687547">
      <w:pPr>
        <w:jc w:val="both"/>
      </w:pPr>
      <w:r w:rsidRPr="00B64C97">
        <w:t xml:space="preserve">Konkurs Wnętrze Roku to nie tylko </w:t>
      </w:r>
      <w:r w:rsidR="009F6620">
        <w:t>nagrody finansowe czy możliwość szerokiego rozwoju i promowania własnej marki</w:t>
      </w:r>
      <w:r>
        <w:t>, lecz przede wszystkim wydarzenie</w:t>
      </w:r>
      <w:r w:rsidRPr="00B64C97">
        <w:t>, któr</w:t>
      </w:r>
      <w:r>
        <w:t>e</w:t>
      </w:r>
      <w:r w:rsidRPr="00B64C97">
        <w:t xml:space="preserve"> łączy projektantów z </w:t>
      </w:r>
      <w:r w:rsidRPr="007241EF">
        <w:t xml:space="preserve">całej Polski i promuje nowoczesne, funkcjonalne oraz ekologiczne rozwiązania, zgodne z wartościami Woodeco. Dzięki komplementarności oferty, uczestnicy mają do dyspozycji pełne spektrum materiałów: płyty laminowane, blaty kuchenne, HPL, </w:t>
      </w:r>
      <w:r w:rsidR="00805649">
        <w:t>H</w:t>
      </w:r>
      <w:r w:rsidRPr="007241EF">
        <w:t>DF, a także specjalistyczne płyty do wnętrz kontraktowych.</w:t>
      </w:r>
    </w:p>
    <w:p w14:paraId="001848CE" w14:textId="77777777" w:rsidR="00687547" w:rsidRPr="007241EF" w:rsidRDefault="00687547" w:rsidP="00687547">
      <w:pPr>
        <w:jc w:val="both"/>
      </w:pPr>
      <w:r w:rsidRPr="007241EF">
        <w:t xml:space="preserve">Szczegóły, regulamin </w:t>
      </w:r>
      <w:r>
        <w:t>oraz</w:t>
      </w:r>
      <w:r w:rsidRPr="007241EF">
        <w:t xml:space="preserve"> formularze zgłoszeniowe dostępne są na stronie konkursowej: </w:t>
      </w:r>
      <w:hyperlink r:id="rId8" w:tgtFrame="_blank" w:history="1">
        <w:r w:rsidRPr="007241EF">
          <w:rPr>
            <w:rStyle w:val="Hipercze"/>
          </w:rPr>
          <w:t>www.wnetrzeroku.pl</w:t>
        </w:r>
      </w:hyperlink>
    </w:p>
    <w:p w14:paraId="00E6426A" w14:textId="658BAC0C" w:rsidR="00DB4D7E" w:rsidRDefault="002C5CF9" w:rsidP="00AE4BB5">
      <w:pPr>
        <w:spacing w:after="0" w:line="240" w:lineRule="auto"/>
        <w:jc w:val="both"/>
        <w:rPr>
          <w:rFonts w:ascii="Segoe UI" w:eastAsia="Calibri" w:hAnsi="Segoe UI" w:cs="Segoe UI"/>
          <w:b/>
          <w:sz w:val="22"/>
          <w:szCs w:val="22"/>
        </w:rPr>
      </w:pPr>
      <w:r>
        <w:rPr>
          <w:rFonts w:ascii="Segoe UI" w:eastAsia="Calibri" w:hAnsi="Segoe UI" w:cs="Segoe UI"/>
          <w:b/>
          <w:sz w:val="22"/>
          <w:szCs w:val="22"/>
        </w:rPr>
        <w:t>Kontakt dla mediów:</w:t>
      </w:r>
    </w:p>
    <w:p w14:paraId="1C8E9621" w14:textId="77777777" w:rsidR="00DB4D7E" w:rsidRDefault="00DB4D7E" w:rsidP="00AE4BB5">
      <w:pPr>
        <w:spacing w:after="0" w:line="240" w:lineRule="auto"/>
        <w:jc w:val="both"/>
        <w:rPr>
          <w:rFonts w:ascii="Segoe UI" w:eastAsia="Calibri" w:hAnsi="Segoe UI" w:cs="Segoe UI"/>
          <w:sz w:val="22"/>
          <w:szCs w:val="22"/>
        </w:rPr>
      </w:pPr>
    </w:p>
    <w:p w14:paraId="25223D9E" w14:textId="77777777" w:rsidR="00DB4D7E" w:rsidRDefault="002C5CF9" w:rsidP="00AE4BB5">
      <w:pPr>
        <w:spacing w:after="0" w:line="240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 xml:space="preserve">Marta Pancewicz </w:t>
      </w:r>
    </w:p>
    <w:p w14:paraId="2DA29C45" w14:textId="77777777" w:rsidR="00DB4D7E" w:rsidRDefault="002C5CF9" w:rsidP="00AE4BB5">
      <w:pPr>
        <w:spacing w:after="0" w:line="240" w:lineRule="auto"/>
        <w:ind w:right="75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Profundo</w:t>
      </w:r>
    </w:p>
    <w:p w14:paraId="5251D84C" w14:textId="77777777" w:rsidR="00DB4D7E" w:rsidRPr="00DD5755" w:rsidRDefault="002C5CF9" w:rsidP="00AE4BB5">
      <w:pPr>
        <w:spacing w:after="0" w:line="240" w:lineRule="auto"/>
        <w:ind w:right="75"/>
        <w:jc w:val="both"/>
        <w:rPr>
          <w:rFonts w:ascii="Segoe UI" w:eastAsia="Calibri" w:hAnsi="Segoe UI" w:cs="Segoe UI"/>
          <w:sz w:val="22"/>
          <w:szCs w:val="22"/>
          <w:lang w:val="de-DE"/>
        </w:rPr>
      </w:pPr>
      <w:proofErr w:type="spellStart"/>
      <w:r w:rsidRPr="00DD5755">
        <w:rPr>
          <w:rFonts w:ascii="Segoe UI" w:eastAsia="Calibri" w:hAnsi="Segoe UI" w:cs="Segoe UI"/>
          <w:sz w:val="22"/>
          <w:szCs w:val="22"/>
          <w:lang w:val="de-DE"/>
        </w:rPr>
        <w:t>e-mail</w:t>
      </w:r>
      <w:proofErr w:type="spellEnd"/>
      <w:r w:rsidRPr="00DD5755">
        <w:rPr>
          <w:rFonts w:ascii="Segoe UI" w:eastAsia="Calibri" w:hAnsi="Segoe UI" w:cs="Segoe UI"/>
          <w:sz w:val="22"/>
          <w:szCs w:val="22"/>
          <w:lang w:val="de-DE"/>
        </w:rPr>
        <w:t xml:space="preserve">: </w:t>
      </w:r>
      <w:r w:rsidR="00DB4D7E">
        <w:fldChar w:fldCharType="begin"/>
      </w:r>
      <w:r w:rsidR="00DB4D7E" w:rsidRPr="00805649">
        <w:rPr>
          <w:lang w:val="de-DE"/>
        </w:rPr>
        <w:instrText>HYPERLINK "mailto:m.pancewicz@profundo.pl" \h</w:instrText>
      </w:r>
      <w:r w:rsidR="00DB4D7E">
        <w:fldChar w:fldCharType="separate"/>
      </w:r>
      <w:r w:rsidR="00DB4D7E" w:rsidRPr="00DD5755">
        <w:rPr>
          <w:rFonts w:ascii="Segoe UI" w:eastAsia="Calibri" w:hAnsi="Segoe UI" w:cs="Segoe UI"/>
          <w:color w:val="0000FF"/>
          <w:sz w:val="22"/>
          <w:szCs w:val="22"/>
          <w:u w:val="single"/>
          <w:lang w:val="de-DE"/>
        </w:rPr>
        <w:t>m.pancewicz@profundo.pl</w:t>
      </w:r>
      <w:r w:rsidR="00DB4D7E">
        <w:fldChar w:fldCharType="end"/>
      </w:r>
    </w:p>
    <w:p w14:paraId="28E3B9E9" w14:textId="77777777" w:rsidR="00DB4D7E" w:rsidRDefault="002C5CF9" w:rsidP="00AE4BB5">
      <w:pPr>
        <w:spacing w:after="0" w:line="240" w:lineRule="auto"/>
        <w:ind w:right="75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tel. 504 021 314</w:t>
      </w:r>
    </w:p>
    <w:p w14:paraId="435FD6CB" w14:textId="77777777" w:rsidR="00DB4D7E" w:rsidRDefault="00DB4D7E" w:rsidP="00AE4BB5">
      <w:pPr>
        <w:spacing w:after="200" w:line="276" w:lineRule="auto"/>
        <w:jc w:val="both"/>
        <w:rPr>
          <w:rFonts w:ascii="Segoe UI" w:eastAsia="Calibri" w:hAnsi="Segoe UI" w:cs="Segoe UI"/>
          <w:sz w:val="22"/>
          <w:szCs w:val="22"/>
        </w:rPr>
      </w:pPr>
    </w:p>
    <w:p w14:paraId="4EBFF799" w14:textId="77777777" w:rsidR="00DB4D7E" w:rsidRDefault="00DB4D7E" w:rsidP="00AE4BB5">
      <w:pPr>
        <w:pStyle w:val="xmsonormal"/>
        <w:jc w:val="both"/>
        <w:rPr>
          <w:rFonts w:ascii="Segoe UI" w:hAnsi="Segoe UI" w:cs="Segoe UI"/>
          <w:lang w:val="pl-PL"/>
        </w:rPr>
      </w:pPr>
    </w:p>
    <w:p w14:paraId="358A77DB" w14:textId="77777777" w:rsidR="00DB4D7E" w:rsidRDefault="002C5CF9" w:rsidP="00AE4BB5">
      <w:pPr>
        <w:pStyle w:val="xmsonormal"/>
        <w:jc w:val="both"/>
        <w:rPr>
          <w:rFonts w:ascii="Segoe UI" w:hAnsi="Segoe UI" w:cs="Segoe UI"/>
          <w:b/>
          <w:bCs/>
          <w:lang w:val="pl-PL"/>
        </w:rPr>
      </w:pPr>
      <w:r>
        <w:rPr>
          <w:rFonts w:ascii="Segoe UI" w:hAnsi="Segoe UI" w:cs="Segoe UI"/>
          <w:b/>
          <w:bCs/>
          <w:lang w:val="pl-PL"/>
        </w:rPr>
        <w:t>Woodeco sp. z o.o.</w:t>
      </w:r>
    </w:p>
    <w:p w14:paraId="1C24ED25" w14:textId="236ABEAD" w:rsidR="00DB4D7E" w:rsidRDefault="002C5CF9" w:rsidP="00AE4BB5">
      <w:pPr>
        <w:pStyle w:val="xmsonormal"/>
        <w:jc w:val="both"/>
        <w:rPr>
          <w:rFonts w:ascii="Segoe UI" w:hAnsi="Segoe UI" w:cs="Segoe UI"/>
          <w:lang w:val="pl-PL"/>
        </w:rPr>
      </w:pPr>
      <w:r>
        <w:rPr>
          <w:rFonts w:ascii="Segoe UI" w:hAnsi="Segoe UI" w:cs="Segoe UI"/>
          <w:lang w:val="pl-PL"/>
        </w:rPr>
        <w:t>Woodeco jest uznanym producentem szerokiej gamy płyt drewnopochodnych, a zakłady należące do spółki dostarczają swoje produkty nieprzerwanie od 197</w:t>
      </w:r>
      <w:r w:rsidR="00641155">
        <w:rPr>
          <w:rFonts w:ascii="Segoe UI" w:hAnsi="Segoe UI" w:cs="Segoe UI"/>
          <w:lang w:val="pl-PL"/>
        </w:rPr>
        <w:t>7</w:t>
      </w:r>
      <w:r>
        <w:rPr>
          <w:rFonts w:ascii="Segoe UI" w:hAnsi="Segoe UI" w:cs="Segoe UI"/>
          <w:lang w:val="pl-PL"/>
        </w:rPr>
        <w:t xml:space="preserve"> roku, będąc jednym z fundamentów rozwoju i sukcesów polskiego przemysłu meblarskiego. Siedziba firmy mieści się we Wrocławiu, a trzy zakłady produkcyjne – 2 w Grajewie i 1 w Wieruszowie – zatrudniają około 1100 pracowników. Woodeco jest dostawcą rozwiązań w oparciu o materiały drewnopochodne dla przemysłu meblarskiego, branży budowlanej i wykończenia wnętrz. Firma oferuje kompleksową obsługę firm meblowych, zakładów stolarskich, architektów i projektantów oraz firm branży budowlanej. Na polskim rynku produkty firmy są dostępne m.in. w sieci Woodeco Partner, w wybranych sieciach DIY czy w punktach dystrybucji materiałów budowlanych. W ofercie firmy znajduje się szeroka gama produktów zgodnych z najnowszymi trendami w zakresie projektowania, budowy, wykończenia i wyposażenia zarówno obiektów prywatnych, jak i obiektów użyteczności publicznej.</w:t>
      </w:r>
    </w:p>
    <w:p w14:paraId="4FAA5D16" w14:textId="77777777" w:rsidR="00DB4D7E" w:rsidRDefault="00DB4D7E" w:rsidP="00AE4BB5">
      <w:pPr>
        <w:pStyle w:val="xmsonormal"/>
        <w:jc w:val="both"/>
        <w:rPr>
          <w:rFonts w:ascii="Segoe UI" w:hAnsi="Segoe UI" w:cs="Segoe UI"/>
          <w:b/>
          <w:bCs/>
          <w:lang w:val="pl-PL"/>
        </w:rPr>
      </w:pPr>
    </w:p>
    <w:p w14:paraId="55C1FB1E" w14:textId="77777777" w:rsidR="00DB4D7E" w:rsidRDefault="002C5CF9" w:rsidP="00AE4BB5">
      <w:pPr>
        <w:pStyle w:val="xmsonormal"/>
        <w:jc w:val="both"/>
        <w:rPr>
          <w:rFonts w:ascii="Segoe UI" w:hAnsi="Segoe UI" w:cs="Segoe UI"/>
          <w:b/>
          <w:bCs/>
          <w:lang w:val="pl-PL"/>
        </w:rPr>
      </w:pPr>
      <w:r>
        <w:rPr>
          <w:rFonts w:ascii="Segoe UI" w:hAnsi="Segoe UI" w:cs="Segoe UI"/>
          <w:b/>
          <w:bCs/>
          <w:lang w:val="pl-PL"/>
        </w:rPr>
        <w:t xml:space="preserve">Grupa Kaczmarek </w:t>
      </w:r>
    </w:p>
    <w:p w14:paraId="0DCB9DD8" w14:textId="77777777" w:rsidR="00DB4D7E" w:rsidRDefault="002C5CF9" w:rsidP="00AE4BB5">
      <w:pPr>
        <w:pStyle w:val="xmsonormal"/>
        <w:jc w:val="both"/>
        <w:rPr>
          <w:rFonts w:ascii="Segoe UI" w:hAnsi="Segoe UI" w:cs="Segoe UI"/>
          <w:lang w:val="pl-PL"/>
        </w:rPr>
      </w:pPr>
      <w:r>
        <w:rPr>
          <w:rFonts w:ascii="Segoe UI" w:hAnsi="Segoe UI" w:cs="Segoe UI"/>
          <w:lang w:val="pl-PL"/>
        </w:rPr>
        <w:t>Bogdan i Elżbieta Kaczmarkowie są prywatnymi inwestorami i właścicielami m.in. zakładów produkujących wysokiej jakości meble i materace w Europie Środkowowschodniej. Grupa zatrudnia ponad 5000 wykwalifikowanych pracowników, dysponuje parkiem maszynowym i magazynowym o powierzchni 500 000 m2, a jej roczne obroty przekraczają 700 mln euro.</w:t>
      </w:r>
    </w:p>
    <w:p w14:paraId="5773292E" w14:textId="77777777" w:rsidR="00DB4D7E" w:rsidRDefault="00DB4D7E" w:rsidP="00AE4BB5">
      <w:pPr>
        <w:pStyle w:val="xmsonormal"/>
        <w:jc w:val="both"/>
        <w:rPr>
          <w:rFonts w:ascii="Segoe UI" w:hAnsi="Segoe UI" w:cs="Segoe UI"/>
          <w:lang w:val="pl-PL"/>
        </w:rPr>
      </w:pPr>
    </w:p>
    <w:p w14:paraId="77FFAF03" w14:textId="77777777" w:rsidR="00DB4D7E" w:rsidRDefault="002C5CF9" w:rsidP="00AE4BB5">
      <w:pPr>
        <w:pStyle w:val="xmsonormal"/>
        <w:jc w:val="both"/>
        <w:rPr>
          <w:rFonts w:ascii="Segoe UI" w:hAnsi="Segoe UI" w:cs="Segoe UI"/>
          <w:lang w:val="pl-PL"/>
        </w:rPr>
      </w:pPr>
      <w:r>
        <w:rPr>
          <w:rFonts w:ascii="Segoe UI" w:hAnsi="Segoe UI" w:cs="Segoe UI"/>
          <w:lang w:val="pl-PL"/>
        </w:rPr>
        <w:t>Grupa przemysłowa Państwa Kaczmarek wdraża filozofię najwyższej jakości na każdym etapie produkcji, co stanowi istotny element strategii rozwoju. Działając od ponad 20 lat w branży meblarskiej, obiciowej i tekstylnej, Grupa Państwa Kaczmarek współpracowała z licznymi dostawcami i klientami na terenie całej Europy. W roku 2009 Grupa podjęła ekspansję na teren USA, gdzie założyła spółkę zależną, EBI LCC. Od roku 2010 rodzina Kaczmarków inwestuje na rynku nieruchomości komercyjnych oraz w inne aktywa finansowe.</w:t>
      </w:r>
    </w:p>
    <w:p w14:paraId="26E9F61C" w14:textId="77777777" w:rsidR="00DB4D7E" w:rsidRDefault="00DB4D7E" w:rsidP="00AE4BB5">
      <w:pPr>
        <w:pStyle w:val="xmsonormal"/>
        <w:jc w:val="both"/>
        <w:rPr>
          <w:rFonts w:ascii="Segoe UI" w:hAnsi="Segoe UI" w:cs="Segoe UI"/>
          <w:b/>
          <w:bCs/>
          <w:lang w:val="pl-PL"/>
        </w:rPr>
      </w:pPr>
    </w:p>
    <w:p w14:paraId="789358ED" w14:textId="77777777" w:rsidR="00DB4D7E" w:rsidRDefault="002C5CF9" w:rsidP="00AE4BB5">
      <w:pPr>
        <w:pStyle w:val="xmsonormal"/>
        <w:jc w:val="both"/>
        <w:rPr>
          <w:rFonts w:ascii="Segoe UI" w:hAnsi="Segoe UI" w:cs="Segoe UI"/>
          <w:lang w:val="pl-PL"/>
        </w:rPr>
      </w:pPr>
      <w:proofErr w:type="spellStart"/>
      <w:r>
        <w:rPr>
          <w:rFonts w:ascii="Segoe UI" w:hAnsi="Segoe UI" w:cs="Segoe UI"/>
          <w:b/>
          <w:bCs/>
          <w:lang w:val="pl-PL"/>
        </w:rPr>
        <w:t>Innova</w:t>
      </w:r>
      <w:proofErr w:type="spellEnd"/>
      <w:r>
        <w:rPr>
          <w:rFonts w:ascii="Segoe UI" w:hAnsi="Segoe UI" w:cs="Segoe UI"/>
          <w:b/>
          <w:bCs/>
          <w:lang w:val="pl-PL"/>
        </w:rPr>
        <w:t xml:space="preserve"> Capital</w:t>
      </w:r>
    </w:p>
    <w:p w14:paraId="47C7643F" w14:textId="77777777" w:rsidR="00DB4D7E" w:rsidRDefault="002C5CF9" w:rsidP="00AE4BB5">
      <w:pPr>
        <w:pStyle w:val="Default"/>
        <w:spacing w:line="276" w:lineRule="auto"/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Style w:val="Hipercze"/>
          <w:rFonts w:ascii="Segoe UI" w:hAnsi="Segoe UI" w:cs="Segoe UI"/>
          <w:color w:val="000000"/>
          <w:sz w:val="22"/>
          <w:szCs w:val="22"/>
          <w:u w:val="none"/>
        </w:rPr>
        <w:t>Innova</w:t>
      </w:r>
      <w:proofErr w:type="spellEnd"/>
      <w:r>
        <w:rPr>
          <w:rStyle w:val="Hipercze"/>
          <w:rFonts w:ascii="Segoe UI" w:hAnsi="Segoe UI" w:cs="Segoe UI"/>
          <w:color w:val="000000"/>
          <w:sz w:val="22"/>
          <w:szCs w:val="22"/>
          <w:u w:val="none"/>
        </w:rPr>
        <w:t xml:space="preserve"> Capital jest niezależnym doradcą </w:t>
      </w:r>
      <w:proofErr w:type="spellStart"/>
      <w:r>
        <w:rPr>
          <w:rStyle w:val="Hipercze"/>
          <w:rFonts w:ascii="Segoe UI" w:hAnsi="Segoe UI" w:cs="Segoe UI"/>
          <w:i/>
          <w:iCs/>
          <w:color w:val="000000"/>
          <w:sz w:val="22"/>
          <w:szCs w:val="22"/>
          <w:u w:val="none"/>
        </w:rPr>
        <w:t>private</w:t>
      </w:r>
      <w:proofErr w:type="spellEnd"/>
      <w:r>
        <w:rPr>
          <w:rStyle w:val="Hipercze"/>
          <w:rFonts w:ascii="Segoe UI" w:hAnsi="Segoe UI" w:cs="Segoe UI"/>
          <w:i/>
          <w:iCs/>
          <w:color w:val="000000"/>
          <w:sz w:val="22"/>
          <w:szCs w:val="22"/>
          <w:u w:val="none"/>
        </w:rPr>
        <w:t xml:space="preserve"> equity</w:t>
      </w:r>
      <w:r>
        <w:rPr>
          <w:rStyle w:val="Hipercze"/>
          <w:rFonts w:ascii="Segoe UI" w:hAnsi="Segoe UI" w:cs="Segoe UI"/>
          <w:color w:val="000000"/>
          <w:sz w:val="22"/>
          <w:szCs w:val="22"/>
          <w:u w:val="none"/>
        </w:rPr>
        <w:t xml:space="preserve"> działającym w Polsce i inwestującym w wykupy większościowe średniej wielkości spółek prowadzących działalność w Europie Środkowo-Wschodniej. Od momentu założenia w 1994 roku, </w:t>
      </w:r>
      <w:proofErr w:type="spellStart"/>
      <w:r>
        <w:rPr>
          <w:rStyle w:val="Hipercze"/>
          <w:rFonts w:ascii="Segoe UI" w:hAnsi="Segoe UI" w:cs="Segoe UI"/>
          <w:color w:val="000000"/>
          <w:sz w:val="22"/>
          <w:szCs w:val="22"/>
          <w:u w:val="none"/>
        </w:rPr>
        <w:t>Innova</w:t>
      </w:r>
      <w:proofErr w:type="spellEnd"/>
      <w:r>
        <w:rPr>
          <w:rStyle w:val="Hipercze"/>
          <w:rFonts w:ascii="Segoe UI" w:hAnsi="Segoe UI" w:cs="Segoe UI"/>
          <w:color w:val="000000"/>
          <w:sz w:val="22"/>
          <w:szCs w:val="22"/>
          <w:u w:val="none"/>
        </w:rPr>
        <w:t xml:space="preserve"> Capital zainwestowała 1,4 miliarda euro w prawie 70 spółek zlokalizowanych w 10 krajach regionu. </w:t>
      </w:r>
      <w:proofErr w:type="spellStart"/>
      <w:r>
        <w:rPr>
          <w:rStyle w:val="Hipercze"/>
          <w:rFonts w:ascii="Segoe UI" w:hAnsi="Segoe UI" w:cs="Segoe UI"/>
          <w:color w:val="000000"/>
          <w:sz w:val="22"/>
          <w:szCs w:val="22"/>
          <w:u w:val="none"/>
        </w:rPr>
        <w:t>Innova</w:t>
      </w:r>
      <w:proofErr w:type="spellEnd"/>
      <w:r>
        <w:rPr>
          <w:rStyle w:val="Hipercze"/>
          <w:rFonts w:ascii="Segoe UI" w:hAnsi="Segoe UI" w:cs="Segoe UI"/>
          <w:color w:val="000000"/>
          <w:sz w:val="22"/>
          <w:szCs w:val="22"/>
          <w:u w:val="none"/>
        </w:rPr>
        <w:t xml:space="preserve"> została uznana przez Polskie Stowarzyszenie Inwestorów Kapitałowych (PSIK) za Firmę Zarządzającą Roku 2023.</w:t>
      </w:r>
    </w:p>
    <w:p w14:paraId="475DB14F" w14:textId="77777777" w:rsidR="00DB4D7E" w:rsidRDefault="00DB4D7E" w:rsidP="00AE4BB5">
      <w:pPr>
        <w:spacing w:after="0"/>
        <w:jc w:val="both"/>
        <w:rPr>
          <w:rFonts w:ascii="Segoe UI" w:hAnsi="Segoe UI" w:cs="Segoe UI"/>
          <w:b/>
          <w:bCs/>
          <w:sz w:val="22"/>
          <w:szCs w:val="22"/>
        </w:rPr>
      </w:pPr>
      <w:hyperlink r:id="rId9" w:history="1">
        <w:r>
          <w:rPr>
            <w:rStyle w:val="Hipercze"/>
            <w:rFonts w:ascii="Segoe UI" w:hAnsi="Segoe UI" w:cs="Segoe UI"/>
            <w:sz w:val="22"/>
            <w:szCs w:val="22"/>
            <w:u w:val="none"/>
          </w:rPr>
          <w:t>www.innovacap.com</w:t>
        </w:r>
      </w:hyperlink>
      <w:r>
        <w:rPr>
          <w:rFonts w:ascii="Segoe UI" w:hAnsi="Segoe UI" w:cs="Segoe UI"/>
          <w:sz w:val="22"/>
          <w:szCs w:val="22"/>
        </w:rPr>
        <w:t xml:space="preserve">   </w:t>
      </w:r>
    </w:p>
    <w:p w14:paraId="7067F72B" w14:textId="77777777" w:rsidR="00DB4D7E" w:rsidRDefault="00DB4D7E" w:rsidP="00AE4BB5">
      <w:pPr>
        <w:jc w:val="both"/>
        <w:rPr>
          <w:rFonts w:ascii="Segoe UI" w:hAnsi="Segoe UI" w:cs="Segoe UI"/>
          <w:sz w:val="22"/>
          <w:szCs w:val="22"/>
          <w:lang w:val="en-US"/>
        </w:rPr>
      </w:pPr>
    </w:p>
    <w:sectPr w:rsidR="00DB4D7E">
      <w:headerReference w:type="default" r:id="rId10"/>
      <w:footerReference w:type="default" r:id="rId11"/>
      <w:pgSz w:w="11906" w:h="16838"/>
      <w:pgMar w:top="2268" w:right="1021" w:bottom="226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B66FF" w14:textId="77777777" w:rsidR="008C2D1B" w:rsidRDefault="008C2D1B">
      <w:pPr>
        <w:spacing w:line="240" w:lineRule="auto"/>
      </w:pPr>
      <w:r>
        <w:separator/>
      </w:r>
    </w:p>
  </w:endnote>
  <w:endnote w:type="continuationSeparator" w:id="0">
    <w:p w14:paraId="60260D54" w14:textId="77777777" w:rsidR="008C2D1B" w:rsidRDefault="008C2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 Light">
    <w:panose1 w:val="00000400000000000000"/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E24E8" w14:textId="77777777" w:rsidR="00DB4D7E" w:rsidRDefault="002C5CF9">
    <w:pPr>
      <w:pStyle w:val="Stopka"/>
      <w:tabs>
        <w:tab w:val="center" w:pos="4932"/>
      </w:tabs>
      <w:rPr>
        <w:rFonts w:ascii="Segoe UI" w:hAnsi="Segoe UI" w:cs="Segoe UI"/>
        <w:b/>
        <w:bCs/>
        <w:color w:val="2A2400"/>
        <w:sz w:val="16"/>
        <w:szCs w:val="16"/>
      </w:rPr>
    </w:pPr>
    <w:r>
      <w:rPr>
        <w:rFonts w:ascii="Segoe UI" w:hAnsi="Segoe UI" w:cs="Segoe UI"/>
        <w:b/>
        <w:bCs/>
        <w:noProof/>
        <w:color w:val="2A2400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82641B" wp14:editId="2D473AC6">
              <wp:simplePos x="0" y="0"/>
              <wp:positionH relativeFrom="margin">
                <wp:align>right</wp:align>
              </wp:positionH>
              <wp:positionV relativeFrom="paragraph">
                <wp:posOffset>-50800</wp:posOffset>
              </wp:positionV>
              <wp:extent cx="4902835" cy="767080"/>
              <wp:effectExtent l="0" t="0" r="0" b="0"/>
              <wp:wrapNone/>
              <wp:docPr id="919729500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2835" cy="76691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A6850A" w14:textId="525CF6A5" w:rsidR="00DB4D7E" w:rsidRDefault="002C5CF9">
                          <w:pPr>
                            <w:spacing w:line="240" w:lineRule="auto"/>
                            <w:jc w:val="right"/>
                            <w:rPr>
                              <w:rFonts w:ascii="Segoe UI" w:hAnsi="Segoe UI" w:cs="Segoe U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egoe UI" w:hAnsi="Segoe UI" w:cs="Segoe UI"/>
                              <w:sz w:val="16"/>
                              <w:szCs w:val="16"/>
                            </w:rPr>
                            <w:t>Sąd Rejonowy dla Wrocławia-Fabrycznej we Wrocławiu, KRS 0000247423</w:t>
                          </w:r>
                          <w:r>
                            <w:rPr>
                              <w:rFonts w:ascii="Segoe UI" w:hAnsi="Segoe UI" w:cs="Segoe UI"/>
                              <w:sz w:val="16"/>
                              <w:szCs w:val="16"/>
                            </w:rPr>
                            <w:br/>
                            <w:t>NIP 719-15-03-973, Kapitał zakładowy 1 563 499 000,00 zł</w:t>
                          </w:r>
                          <w:r>
                            <w:rPr>
                              <w:rFonts w:ascii="Segoe UI" w:hAnsi="Segoe UI" w:cs="Segoe UI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Segoe UI" w:hAnsi="Segoe UI" w:cs="Segoe UI"/>
                              <w:sz w:val="16"/>
                              <w:szCs w:val="16"/>
                            </w:rPr>
                            <w:br/>
                            <w:t>Zarząd: Grzegorz Kulesza</w:t>
                          </w:r>
                          <w:ins w:id="0" w:author="Jakub Wołodko" w:date="2024-06-27T13:24:00Z">
                            <w:r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>- Prezes Zarządu</w:t>
                            </w:r>
                          </w:ins>
                          <w:r>
                            <w:rPr>
                              <w:rFonts w:ascii="Segoe UI" w:hAnsi="Segoe UI" w:cs="Segoe UI"/>
                              <w:sz w:val="16"/>
                              <w:szCs w:val="16"/>
                            </w:rPr>
                            <w:t>, Ewa Rytka</w:t>
                          </w:r>
                          <w:ins w:id="1" w:author="Jakub Wołodko" w:date="2024-06-27T13:24:00Z">
                            <w:r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 xml:space="preserve">, </w:t>
                            </w:r>
                          </w:ins>
                          <w:r w:rsidR="00E80A71">
                            <w:rPr>
                              <w:rFonts w:ascii="Segoe UI" w:hAnsi="Segoe UI" w:cs="Segoe UI"/>
                              <w:sz w:val="16"/>
                              <w:szCs w:val="16"/>
                            </w:rPr>
                            <w:t xml:space="preserve">Dorota Kostrzewa, </w:t>
                          </w:r>
                          <w:ins w:id="2" w:author="Jakub Wołodko" w:date="2024-06-27T13:24:00Z">
                            <w:r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  <w:t>Grzegorz Frank, Rafał Stryjewski</w:t>
                            </w:r>
                          </w:ins>
                          <w:r>
                            <w:rPr>
                              <w:rFonts w:ascii="Segoe UI" w:hAnsi="Segoe UI" w:cs="Segoe UI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82641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34.85pt;margin-top:-4pt;width:386.05pt;height:60.4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" filled="f" stroked="f" strokeweight=".5pt">
              <v:textbox>
                <w:txbxContent>
                  <w:p w14:paraId="20A6850A" w14:textId="525CF6A5" w:rsidR="00DB4D7E" w:rsidRDefault="002C5CF9">
                    <w:pPr>
                      <w:spacing w:line="240" w:lineRule="auto"/>
                      <w:jc w:val="right"/>
                      <w:rPr>
                        <w:rFonts w:ascii="Segoe UI" w:hAnsi="Segoe UI" w:cs="Segoe UI"/>
                        <w:sz w:val="16"/>
                        <w:szCs w:val="16"/>
                      </w:rPr>
                    </w:pPr>
                    <w:r>
                      <w:rPr>
                        <w:rFonts w:ascii="Segoe UI" w:hAnsi="Segoe UI" w:cs="Segoe UI"/>
                        <w:sz w:val="16"/>
                        <w:szCs w:val="16"/>
                      </w:rPr>
                      <w:t>Sąd Rejonowy dla Wrocławia-Fabrycznej we Wrocławiu, KRS 0000247423</w:t>
                    </w:r>
                    <w:r>
                      <w:rPr>
                        <w:rFonts w:ascii="Segoe UI" w:hAnsi="Segoe UI" w:cs="Segoe UI"/>
                        <w:sz w:val="16"/>
                        <w:szCs w:val="16"/>
                      </w:rPr>
                      <w:br/>
                      <w:t>NIP 719-15-03-973, Kapitał zakładowy 1 563 499 000,00 zł</w:t>
                    </w:r>
                    <w:r>
                      <w:rPr>
                        <w:rFonts w:ascii="Segoe UI" w:hAnsi="Segoe UI" w:cs="Segoe UI"/>
                        <w:sz w:val="16"/>
                        <w:szCs w:val="16"/>
                      </w:rPr>
                      <w:br/>
                    </w:r>
                    <w:r>
                      <w:rPr>
                        <w:rFonts w:ascii="Segoe UI" w:hAnsi="Segoe UI" w:cs="Segoe UI"/>
                        <w:sz w:val="16"/>
                        <w:szCs w:val="16"/>
                      </w:rPr>
                      <w:br/>
                      <w:t>Zarząd: Grzegorz Kulesza</w:t>
                    </w:r>
                    <w:ins w:id="3" w:author="Jakub Wołodko" w:date="2024-06-27T13:24:00Z">
                      <w:r>
                        <w:rPr>
                          <w:rFonts w:ascii="Segoe UI" w:hAnsi="Segoe UI" w:cs="Segoe UI"/>
                          <w:sz w:val="16"/>
                          <w:szCs w:val="16"/>
                        </w:rPr>
                        <w:t>- Prezes Zarządu</w:t>
                      </w:r>
                    </w:ins>
                    <w:r>
                      <w:rPr>
                        <w:rFonts w:ascii="Segoe UI" w:hAnsi="Segoe UI" w:cs="Segoe UI"/>
                        <w:sz w:val="16"/>
                        <w:szCs w:val="16"/>
                      </w:rPr>
                      <w:t>, Ewa Rytka</w:t>
                    </w:r>
                    <w:ins w:id="4" w:author="Jakub Wołodko" w:date="2024-06-27T13:24:00Z">
                      <w:r>
                        <w:rPr>
                          <w:rFonts w:ascii="Segoe UI" w:hAnsi="Segoe UI" w:cs="Segoe UI"/>
                          <w:sz w:val="16"/>
                          <w:szCs w:val="16"/>
                        </w:rPr>
                        <w:t xml:space="preserve">, </w:t>
                      </w:r>
                    </w:ins>
                    <w:r w:rsidR="00E80A71">
                      <w:rPr>
                        <w:rFonts w:ascii="Segoe UI" w:hAnsi="Segoe UI" w:cs="Segoe UI"/>
                        <w:sz w:val="16"/>
                        <w:szCs w:val="16"/>
                      </w:rPr>
                      <w:t xml:space="preserve">Dorota Kostrzewa, </w:t>
                    </w:r>
                    <w:ins w:id="5" w:author="Jakub Wołodko" w:date="2024-06-27T13:24:00Z">
                      <w:r>
                        <w:rPr>
                          <w:rFonts w:ascii="Segoe UI" w:hAnsi="Segoe UI" w:cs="Segoe UI"/>
                          <w:sz w:val="16"/>
                          <w:szCs w:val="16"/>
                        </w:rPr>
                        <w:t>Grzegorz Frank, Rafał Stryjewski</w:t>
                      </w:r>
                    </w:ins>
                    <w:r>
                      <w:rPr>
                        <w:rFonts w:ascii="Segoe UI" w:hAnsi="Segoe UI" w:cs="Segoe UI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Segoe UI" w:hAnsi="Segoe UI" w:cs="Segoe UI"/>
        <w:b/>
        <w:bCs/>
        <w:color w:val="2A2400"/>
        <w:sz w:val="16"/>
        <w:szCs w:val="16"/>
      </w:rPr>
      <w:t>Woodeco sp. z o.o.</w:t>
    </w:r>
  </w:p>
  <w:p w14:paraId="48BA998B" w14:textId="77777777" w:rsidR="00DB4D7E" w:rsidRDefault="002C5CF9">
    <w:pPr>
      <w:pStyle w:val="Stopka"/>
      <w:tabs>
        <w:tab w:val="center" w:pos="4932"/>
      </w:tabs>
      <w:rPr>
        <w:rFonts w:ascii="Segoe UI" w:hAnsi="Segoe UI" w:cs="Segoe UI"/>
        <w:color w:val="2A2400"/>
        <w:sz w:val="16"/>
        <w:szCs w:val="16"/>
      </w:rPr>
    </w:pPr>
    <w:r>
      <w:rPr>
        <w:rFonts w:ascii="Segoe UI" w:hAnsi="Segoe UI" w:cs="Segoe UI"/>
        <w:color w:val="2A2400"/>
        <w:sz w:val="16"/>
        <w:szCs w:val="16"/>
      </w:rPr>
      <w:t>ul. Strzegomska 42AB</w:t>
    </w:r>
  </w:p>
  <w:p w14:paraId="39A14B5A" w14:textId="77777777" w:rsidR="00DB4D7E" w:rsidRDefault="002C5CF9">
    <w:pPr>
      <w:pStyle w:val="Stopka"/>
      <w:tabs>
        <w:tab w:val="center" w:pos="4932"/>
      </w:tabs>
      <w:rPr>
        <w:rFonts w:ascii="Segoe UI" w:hAnsi="Segoe UI" w:cs="Segoe UI"/>
        <w:color w:val="2A2400"/>
        <w:sz w:val="16"/>
        <w:szCs w:val="16"/>
      </w:rPr>
    </w:pPr>
    <w:r>
      <w:rPr>
        <w:rFonts w:ascii="Segoe UI" w:hAnsi="Segoe UI" w:cs="Segoe UI"/>
        <w:color w:val="2A2400"/>
        <w:sz w:val="16"/>
        <w:szCs w:val="16"/>
      </w:rPr>
      <w:t>53-611 Wrocław</w:t>
    </w:r>
  </w:p>
  <w:p w14:paraId="7BD49E13" w14:textId="77777777" w:rsidR="00DB4D7E" w:rsidRDefault="00DB4D7E">
    <w:pPr>
      <w:pStyle w:val="Stopka"/>
      <w:tabs>
        <w:tab w:val="clear" w:pos="4513"/>
        <w:tab w:val="clear" w:pos="9026"/>
        <w:tab w:val="center" w:pos="4932"/>
      </w:tabs>
      <w:rPr>
        <w:rFonts w:ascii="Segoe UI" w:hAnsi="Segoe UI" w:cs="Segoe UI"/>
        <w:b/>
        <w:bCs/>
        <w:color w:val="2A2400"/>
        <w:sz w:val="16"/>
        <w:szCs w:val="16"/>
      </w:rPr>
    </w:pPr>
    <w:hyperlink r:id="rId1" w:history="1">
      <w:r>
        <w:rPr>
          <w:rStyle w:val="Hipercze"/>
          <w:rFonts w:ascii="Segoe UI" w:hAnsi="Segoe UI" w:cs="Segoe UI"/>
          <w:b/>
          <w:bCs/>
          <w:color w:val="2A2400"/>
          <w:sz w:val="16"/>
          <w:szCs w:val="16"/>
        </w:rPr>
        <w:t>www.woodeco.eu</w:t>
      </w:r>
    </w:hyperlink>
  </w:p>
  <w:p w14:paraId="26C12BB3" w14:textId="77777777" w:rsidR="00DB4D7E" w:rsidRDefault="002C5CF9">
    <w:pPr>
      <w:pStyle w:val="Stopka"/>
      <w:tabs>
        <w:tab w:val="clear" w:pos="4513"/>
        <w:tab w:val="clear" w:pos="9026"/>
        <w:tab w:val="center" w:pos="4932"/>
      </w:tabs>
      <w:rPr>
        <w:rFonts w:ascii="Segoe UI" w:hAnsi="Segoe UI" w:cs="Segoe UI"/>
        <w:b/>
        <w:bCs/>
        <w:color w:val="2A2400"/>
        <w:sz w:val="16"/>
        <w:szCs w:val="16"/>
      </w:rPr>
    </w:pPr>
    <w:r>
      <w:rPr>
        <w:rFonts w:ascii="Segoe UI" w:hAnsi="Segoe UI" w:cs="Segoe UI"/>
        <w:b/>
        <w:bCs/>
        <w:color w:val="2A24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E858E" w14:textId="77777777" w:rsidR="008C2D1B" w:rsidRDefault="008C2D1B">
      <w:pPr>
        <w:spacing w:after="0"/>
      </w:pPr>
      <w:r>
        <w:separator/>
      </w:r>
    </w:p>
  </w:footnote>
  <w:footnote w:type="continuationSeparator" w:id="0">
    <w:p w14:paraId="0471E10D" w14:textId="77777777" w:rsidR="008C2D1B" w:rsidRDefault="008C2D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49EB6" w14:textId="77777777" w:rsidR="00DB4D7E" w:rsidRDefault="00DB4D7E">
    <w:pPr>
      <w:pStyle w:val="Nagwek"/>
    </w:pPr>
  </w:p>
  <w:p w14:paraId="0AB9A2E2" w14:textId="77777777" w:rsidR="00DB4D7E" w:rsidRDefault="002C5CF9">
    <w:pPr>
      <w:pStyle w:val="Nagwek"/>
    </w:pPr>
    <w:r>
      <w:rPr>
        <w:noProof/>
      </w:rPr>
      <w:drawing>
        <wp:inline distT="0" distB="0" distL="0" distR="0" wp14:anchorId="024C6A9D" wp14:editId="48A2CC3F">
          <wp:extent cx="1582420" cy="217805"/>
          <wp:effectExtent l="0" t="0" r="0" b="0"/>
          <wp:docPr id="1876053395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6053395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388" cy="230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62F7A"/>
    <w:multiLevelType w:val="multilevel"/>
    <w:tmpl w:val="10166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425978"/>
    <w:multiLevelType w:val="multilevel"/>
    <w:tmpl w:val="5E42597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2614D"/>
    <w:multiLevelType w:val="multilevel"/>
    <w:tmpl w:val="4370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2264279">
    <w:abstractNumId w:val="1"/>
  </w:num>
  <w:num w:numId="2" w16cid:durableId="260265856">
    <w:abstractNumId w:val="2"/>
  </w:num>
  <w:num w:numId="3" w16cid:durableId="85400035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kub Wołodko">
    <w15:presenceInfo w15:providerId="AD" w15:userId="S::jakub.wolodko@pfleiderer.pl::d1ed9a85-8021-4e6b-922f-c02c41c065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8FC"/>
    <w:rsid w:val="00005F59"/>
    <w:rsid w:val="000063BE"/>
    <w:rsid w:val="00011926"/>
    <w:rsid w:val="00014CEE"/>
    <w:rsid w:val="00017C8C"/>
    <w:rsid w:val="00033691"/>
    <w:rsid w:val="00043515"/>
    <w:rsid w:val="000462CD"/>
    <w:rsid w:val="000470CC"/>
    <w:rsid w:val="000514DB"/>
    <w:rsid w:val="00052D24"/>
    <w:rsid w:val="000537B4"/>
    <w:rsid w:val="00062E90"/>
    <w:rsid w:val="00072B8E"/>
    <w:rsid w:val="00076809"/>
    <w:rsid w:val="000868DD"/>
    <w:rsid w:val="000B1C1C"/>
    <w:rsid w:val="000B5AF6"/>
    <w:rsid w:val="000D4E3D"/>
    <w:rsid w:val="000E1160"/>
    <w:rsid w:val="000E6772"/>
    <w:rsid w:val="00103A49"/>
    <w:rsid w:val="00103A6F"/>
    <w:rsid w:val="00112040"/>
    <w:rsid w:val="001235F2"/>
    <w:rsid w:val="00125E70"/>
    <w:rsid w:val="001457E6"/>
    <w:rsid w:val="00150C06"/>
    <w:rsid w:val="00156659"/>
    <w:rsid w:val="001630A7"/>
    <w:rsid w:val="00171266"/>
    <w:rsid w:val="001713CF"/>
    <w:rsid w:val="0018485D"/>
    <w:rsid w:val="00187CFB"/>
    <w:rsid w:val="00196B0F"/>
    <w:rsid w:val="001B6AEC"/>
    <w:rsid w:val="001C4A88"/>
    <w:rsid w:val="001D28FC"/>
    <w:rsid w:val="001D52AD"/>
    <w:rsid w:val="001D69B6"/>
    <w:rsid w:val="001F369C"/>
    <w:rsid w:val="001F405D"/>
    <w:rsid w:val="0020078D"/>
    <w:rsid w:val="00201343"/>
    <w:rsid w:val="00203A84"/>
    <w:rsid w:val="00212A2E"/>
    <w:rsid w:val="00214F7F"/>
    <w:rsid w:val="00217301"/>
    <w:rsid w:val="00231E5A"/>
    <w:rsid w:val="00252A51"/>
    <w:rsid w:val="00260027"/>
    <w:rsid w:val="00264769"/>
    <w:rsid w:val="00273947"/>
    <w:rsid w:val="00274F5E"/>
    <w:rsid w:val="0027695F"/>
    <w:rsid w:val="00280F1B"/>
    <w:rsid w:val="00297966"/>
    <w:rsid w:val="002A3CA2"/>
    <w:rsid w:val="002B264E"/>
    <w:rsid w:val="002B5E84"/>
    <w:rsid w:val="002C5CF9"/>
    <w:rsid w:val="002E2818"/>
    <w:rsid w:val="0030246A"/>
    <w:rsid w:val="003162D5"/>
    <w:rsid w:val="003241A4"/>
    <w:rsid w:val="00332F9E"/>
    <w:rsid w:val="003375E2"/>
    <w:rsid w:val="00355E89"/>
    <w:rsid w:val="003565CF"/>
    <w:rsid w:val="00356871"/>
    <w:rsid w:val="00371215"/>
    <w:rsid w:val="00373D1F"/>
    <w:rsid w:val="00377967"/>
    <w:rsid w:val="003A0A19"/>
    <w:rsid w:val="003C7A4D"/>
    <w:rsid w:val="003E1D6A"/>
    <w:rsid w:val="003E3557"/>
    <w:rsid w:val="003E5890"/>
    <w:rsid w:val="003F7483"/>
    <w:rsid w:val="00401B0C"/>
    <w:rsid w:val="004036B2"/>
    <w:rsid w:val="00427903"/>
    <w:rsid w:val="00431A9E"/>
    <w:rsid w:val="004322CC"/>
    <w:rsid w:val="004352C1"/>
    <w:rsid w:val="004479F3"/>
    <w:rsid w:val="00460096"/>
    <w:rsid w:val="00460C7B"/>
    <w:rsid w:val="0049143F"/>
    <w:rsid w:val="0049560B"/>
    <w:rsid w:val="004A4EF2"/>
    <w:rsid w:val="004B2062"/>
    <w:rsid w:val="004B6290"/>
    <w:rsid w:val="004C5184"/>
    <w:rsid w:val="004D45B4"/>
    <w:rsid w:val="004D5E22"/>
    <w:rsid w:val="004E2AD7"/>
    <w:rsid w:val="004E5609"/>
    <w:rsid w:val="005036DE"/>
    <w:rsid w:val="00506B63"/>
    <w:rsid w:val="00524712"/>
    <w:rsid w:val="00531642"/>
    <w:rsid w:val="0055532B"/>
    <w:rsid w:val="00565B53"/>
    <w:rsid w:val="00565D62"/>
    <w:rsid w:val="0058606B"/>
    <w:rsid w:val="00592B7C"/>
    <w:rsid w:val="00592D6F"/>
    <w:rsid w:val="005A7FD8"/>
    <w:rsid w:val="005B39E1"/>
    <w:rsid w:val="005B46F5"/>
    <w:rsid w:val="005B7E12"/>
    <w:rsid w:val="005C2FE7"/>
    <w:rsid w:val="005D31CA"/>
    <w:rsid w:val="005D7653"/>
    <w:rsid w:val="005E38CD"/>
    <w:rsid w:val="005F706A"/>
    <w:rsid w:val="0063395B"/>
    <w:rsid w:val="00635A1D"/>
    <w:rsid w:val="00641155"/>
    <w:rsid w:val="00643994"/>
    <w:rsid w:val="00654ED6"/>
    <w:rsid w:val="00661104"/>
    <w:rsid w:val="00661ACB"/>
    <w:rsid w:val="00676FA3"/>
    <w:rsid w:val="00687547"/>
    <w:rsid w:val="0069283B"/>
    <w:rsid w:val="006A0A72"/>
    <w:rsid w:val="006A1363"/>
    <w:rsid w:val="006B2822"/>
    <w:rsid w:val="006C2E94"/>
    <w:rsid w:val="006C3DBE"/>
    <w:rsid w:val="006D5FA0"/>
    <w:rsid w:val="006D7A83"/>
    <w:rsid w:val="006E144E"/>
    <w:rsid w:val="006E42AF"/>
    <w:rsid w:val="00703148"/>
    <w:rsid w:val="007163FC"/>
    <w:rsid w:val="007200BF"/>
    <w:rsid w:val="00722864"/>
    <w:rsid w:val="00726F26"/>
    <w:rsid w:val="0074354F"/>
    <w:rsid w:val="00746E97"/>
    <w:rsid w:val="007569C0"/>
    <w:rsid w:val="007607A6"/>
    <w:rsid w:val="007715BF"/>
    <w:rsid w:val="007A1E82"/>
    <w:rsid w:val="007D64BE"/>
    <w:rsid w:val="007F0296"/>
    <w:rsid w:val="007F52AE"/>
    <w:rsid w:val="007F7CCA"/>
    <w:rsid w:val="00800548"/>
    <w:rsid w:val="008014CF"/>
    <w:rsid w:val="00803D07"/>
    <w:rsid w:val="00805649"/>
    <w:rsid w:val="00854104"/>
    <w:rsid w:val="00864AEE"/>
    <w:rsid w:val="00883F26"/>
    <w:rsid w:val="0088710B"/>
    <w:rsid w:val="008A15FD"/>
    <w:rsid w:val="008C0D58"/>
    <w:rsid w:val="008C2D1B"/>
    <w:rsid w:val="008D25EF"/>
    <w:rsid w:val="008F3747"/>
    <w:rsid w:val="00900E92"/>
    <w:rsid w:val="00902C56"/>
    <w:rsid w:val="00910C73"/>
    <w:rsid w:val="00921F9A"/>
    <w:rsid w:val="009243BF"/>
    <w:rsid w:val="00941F3D"/>
    <w:rsid w:val="0095462B"/>
    <w:rsid w:val="00955021"/>
    <w:rsid w:val="00960A60"/>
    <w:rsid w:val="009632E6"/>
    <w:rsid w:val="00970C76"/>
    <w:rsid w:val="009753E6"/>
    <w:rsid w:val="00982BDA"/>
    <w:rsid w:val="009A5742"/>
    <w:rsid w:val="009C31E9"/>
    <w:rsid w:val="009D2CF2"/>
    <w:rsid w:val="009D75CE"/>
    <w:rsid w:val="009E05D6"/>
    <w:rsid w:val="009E4DBE"/>
    <w:rsid w:val="009E599B"/>
    <w:rsid w:val="009E5DA9"/>
    <w:rsid w:val="009F6620"/>
    <w:rsid w:val="00A00ADA"/>
    <w:rsid w:val="00A02FE1"/>
    <w:rsid w:val="00A16924"/>
    <w:rsid w:val="00A170E3"/>
    <w:rsid w:val="00A37654"/>
    <w:rsid w:val="00A63D10"/>
    <w:rsid w:val="00A64CC9"/>
    <w:rsid w:val="00A86D4B"/>
    <w:rsid w:val="00A87DDF"/>
    <w:rsid w:val="00AB430D"/>
    <w:rsid w:val="00AD37AF"/>
    <w:rsid w:val="00AE4BB5"/>
    <w:rsid w:val="00AF000E"/>
    <w:rsid w:val="00B02CE2"/>
    <w:rsid w:val="00B05568"/>
    <w:rsid w:val="00B20F79"/>
    <w:rsid w:val="00B23472"/>
    <w:rsid w:val="00B236B1"/>
    <w:rsid w:val="00B26F8D"/>
    <w:rsid w:val="00B3132A"/>
    <w:rsid w:val="00B33065"/>
    <w:rsid w:val="00B348FB"/>
    <w:rsid w:val="00B34C66"/>
    <w:rsid w:val="00B50DE3"/>
    <w:rsid w:val="00B628E0"/>
    <w:rsid w:val="00B83B99"/>
    <w:rsid w:val="00B91139"/>
    <w:rsid w:val="00B969ED"/>
    <w:rsid w:val="00BA3077"/>
    <w:rsid w:val="00BA4249"/>
    <w:rsid w:val="00BA4D95"/>
    <w:rsid w:val="00BA79A1"/>
    <w:rsid w:val="00BB2EEA"/>
    <w:rsid w:val="00BC009D"/>
    <w:rsid w:val="00BC32F3"/>
    <w:rsid w:val="00C03B5F"/>
    <w:rsid w:val="00C51483"/>
    <w:rsid w:val="00C579C5"/>
    <w:rsid w:val="00C7212A"/>
    <w:rsid w:val="00C96990"/>
    <w:rsid w:val="00C97464"/>
    <w:rsid w:val="00CA0184"/>
    <w:rsid w:val="00CD7AF8"/>
    <w:rsid w:val="00CE1BC4"/>
    <w:rsid w:val="00D43126"/>
    <w:rsid w:val="00D51BBE"/>
    <w:rsid w:val="00D535C1"/>
    <w:rsid w:val="00D57DC3"/>
    <w:rsid w:val="00D801C6"/>
    <w:rsid w:val="00D9069B"/>
    <w:rsid w:val="00D90C27"/>
    <w:rsid w:val="00D97C86"/>
    <w:rsid w:val="00DA4005"/>
    <w:rsid w:val="00DB4D7E"/>
    <w:rsid w:val="00DC4D35"/>
    <w:rsid w:val="00DD5755"/>
    <w:rsid w:val="00DE4262"/>
    <w:rsid w:val="00DF17F5"/>
    <w:rsid w:val="00DF553E"/>
    <w:rsid w:val="00E052D9"/>
    <w:rsid w:val="00E071AF"/>
    <w:rsid w:val="00E12AC2"/>
    <w:rsid w:val="00E12D85"/>
    <w:rsid w:val="00E55573"/>
    <w:rsid w:val="00E64273"/>
    <w:rsid w:val="00E803F8"/>
    <w:rsid w:val="00E80A71"/>
    <w:rsid w:val="00E85777"/>
    <w:rsid w:val="00EA0C55"/>
    <w:rsid w:val="00EA19F8"/>
    <w:rsid w:val="00EA323E"/>
    <w:rsid w:val="00EC0D31"/>
    <w:rsid w:val="00EE4DCD"/>
    <w:rsid w:val="00EF5990"/>
    <w:rsid w:val="00F043AA"/>
    <w:rsid w:val="00F057DD"/>
    <w:rsid w:val="00F1198C"/>
    <w:rsid w:val="00F227A9"/>
    <w:rsid w:val="00F3045B"/>
    <w:rsid w:val="00F372D0"/>
    <w:rsid w:val="00F40A95"/>
    <w:rsid w:val="00F510AF"/>
    <w:rsid w:val="00F518E3"/>
    <w:rsid w:val="00F525AC"/>
    <w:rsid w:val="00F95791"/>
    <w:rsid w:val="00FA6BB2"/>
    <w:rsid w:val="00FB1007"/>
    <w:rsid w:val="00FB5BC5"/>
    <w:rsid w:val="00FC3C58"/>
    <w:rsid w:val="00FC6FAE"/>
    <w:rsid w:val="00FD6A13"/>
    <w:rsid w:val="00FE0308"/>
    <w:rsid w:val="00FE1064"/>
    <w:rsid w:val="00FF61B3"/>
    <w:rsid w:val="52FC3182"/>
    <w:rsid w:val="7356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42748"/>
  <w15:docId w15:val="{B8BB0A50-E32A-45D4-91C7-A399F77B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8" w:lineRule="auto"/>
    </w:pPr>
    <w:rPr>
      <w:kern w:val="2"/>
      <w:sz w:val="24"/>
      <w:szCs w:val="24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6607D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Pr>
      <w:i/>
      <w:iCs/>
      <w:color w:val="0F4761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WOODECObodytext">
    <w:name w:val="WOODECO body text"/>
    <w:basedOn w:val="Normalny"/>
    <w:qFormat/>
    <w:rPr>
      <w:rFonts w:ascii="Segoe UI" w:hAnsi="Segoe UI" w:cs="Segoe UI"/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kern w:val="2"/>
      <w:sz w:val="24"/>
      <w:szCs w:val="24"/>
      <w:lang w:eastAsia="en-US"/>
      <w14:ligatures w14:val="standardContextua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Montserrat Light" w:eastAsia="Calibri" w:hAnsi="Montserrat Light" w:cs="Montserrat Light"/>
      <w:color w:val="000000"/>
      <w:sz w:val="24"/>
      <w:szCs w:val="24"/>
    </w:rPr>
  </w:style>
  <w:style w:type="paragraph" w:customStyle="1" w:styleId="xmsonormal">
    <w:name w:val="x_msonormal"/>
    <w:basedOn w:val="Normalny"/>
    <w:qFormat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val="en-GB" w:eastAsia="en-GB"/>
      <w14:ligatures w14:val="none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Poprawka">
    <w:name w:val="Revision"/>
    <w:hidden/>
    <w:uiPriority w:val="99"/>
    <w:unhideWhenUsed/>
    <w:rsid w:val="00427903"/>
    <w:rPr>
      <w:kern w:val="2"/>
      <w:sz w:val="24"/>
      <w:szCs w:val="24"/>
      <w:lang w:eastAsia="en-US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C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2C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2C56"/>
    <w:rPr>
      <w:kern w:val="2"/>
      <w:lang w:eastAsia="en-US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C56"/>
    <w:rPr>
      <w:b/>
      <w:bCs/>
      <w:kern w:val="2"/>
      <w:lang w:eastAsia="en-US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5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netrzeroku.pl/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novacap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oodeco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 Piechocka</dc:creator>
  <cp:lastModifiedBy>Kattner, Iga</cp:lastModifiedBy>
  <cp:revision>2</cp:revision>
  <dcterms:created xsi:type="dcterms:W3CDTF">2025-12-02T13:11:00Z</dcterms:created>
  <dcterms:modified xsi:type="dcterms:W3CDTF">2025-12-02T13:11:00Z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1045-12.2.0.18911</vt:lpwstr>
  </property>
  <property fmtid="{D5CDD505-2E9C-101B-9397-08002B2CF9AE}" pid="3" name="ICV">
    <vt:lpwstr>0557BAEE7423400CB3D97A0DD41F1297_12</vt:lpwstr>
  </property>
</Properties>
</file>